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4A9DC4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ins w:id="1" w:author="Odložilíková Kateřina Mgr." w:date="2023-04-28T09:56:00Z">
      <w:r w:rsidR="00C77CAB">
        <w:t>8</w:t>
      </w:r>
    </w:ins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047111">
    <w:abstractNumId w:val="3"/>
  </w:num>
  <w:num w:numId="2" w16cid:durableId="1126778026">
    <w:abstractNumId w:val="2"/>
  </w:num>
  <w:num w:numId="3" w16cid:durableId="1504200242">
    <w:abstractNumId w:val="1"/>
  </w:num>
  <w:num w:numId="4" w16cid:durableId="1583641728">
    <w:abstractNumId w:val="4"/>
  </w:num>
  <w:num w:numId="5" w16cid:durableId="1025247816">
    <w:abstractNumId w:val="5"/>
  </w:num>
  <w:num w:numId="6" w16cid:durableId="19699653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86504114">
    <w:abstractNumId w:val="0"/>
  </w:num>
  <w:num w:numId="8" w16cid:durableId="1594823443">
    <w:abstractNumId w:val="8"/>
  </w:num>
  <w:num w:numId="9" w16cid:durableId="1527021203">
    <w:abstractNumId w:val="7"/>
  </w:num>
  <w:num w:numId="10" w16cid:durableId="1284993303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Odložilíková Kateřina Mgr.">
    <w15:presenceInfo w15:providerId="AD" w15:userId="S::k.odlozilikova@spucr.cz::75fe9e19-28fd-4634-9e77-c9d79874c9e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77CAB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C77C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Odložilíková Kateřina Mgr.</cp:lastModifiedBy>
  <cp:revision>6</cp:revision>
  <dcterms:created xsi:type="dcterms:W3CDTF">2022-02-20T09:17:00Z</dcterms:created>
  <dcterms:modified xsi:type="dcterms:W3CDTF">2023-04-28T07:56:00Z</dcterms:modified>
</cp:coreProperties>
</file>